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5A0CF" w14:textId="03E5FFB0" w:rsidR="009050C2" w:rsidRPr="00564B88" w:rsidRDefault="00E32C0F" w:rsidP="00E32C0F">
      <w:pPr>
        <w:jc w:val="right"/>
        <w:rPr>
          <w:b/>
          <w:sz w:val="22"/>
          <w:szCs w:val="22"/>
        </w:rPr>
      </w:pPr>
      <w:r w:rsidRPr="00564B88">
        <w:rPr>
          <w:b/>
          <w:sz w:val="22"/>
          <w:szCs w:val="22"/>
        </w:rPr>
        <w:t>ALLEGATO B</w:t>
      </w:r>
    </w:p>
    <w:p w14:paraId="145C9B82" w14:textId="77777777" w:rsidR="009050C2" w:rsidRDefault="009050C2" w:rsidP="00E32C0F">
      <w:pPr>
        <w:pStyle w:val="Titolo3"/>
        <w:rPr>
          <w:sz w:val="22"/>
          <w:szCs w:val="22"/>
        </w:rPr>
      </w:pPr>
      <w:bookmarkStart w:id="0" w:name="_GoBack"/>
      <w:bookmarkEnd w:id="0"/>
    </w:p>
    <w:p w14:paraId="28E071AC" w14:textId="74C3BDFD" w:rsidR="00E32C0F" w:rsidRPr="00FF34C3" w:rsidRDefault="00E32C0F" w:rsidP="00E32C0F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DICHIARAZIONE SOSTITUTIVA DI CERTIFICAZIONE</w:t>
      </w:r>
    </w:p>
    <w:p w14:paraId="457590A0" w14:textId="77777777" w:rsidR="00E32C0F" w:rsidRPr="00FF34C3" w:rsidRDefault="00E32C0F" w:rsidP="00E32C0F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(resa ai sensi dell’art. 46 del D.P.R. 28 dicembre 2000, n. 445)</w:t>
      </w:r>
    </w:p>
    <w:p w14:paraId="4A3A2C5B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1C594E53" w14:textId="77777777" w:rsidR="00BD536D" w:rsidRDefault="00BD536D" w:rsidP="00E32C0F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34C47DEB" w14:textId="4B65D2EB" w:rsidR="00E32C0F" w:rsidRPr="00FF34C3" w:rsidRDefault="00E32C0F" w:rsidP="00E32C0F">
      <w:pPr>
        <w:pStyle w:val="Corpotesto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FF34C3">
        <w:rPr>
          <w:rFonts w:ascii="Times New Roman" w:hAnsi="Times New Roman" w:cs="Times New Roman"/>
          <w:sz w:val="22"/>
          <w:szCs w:val="22"/>
        </w:rPr>
        <w:t>Il/la sottoscritto/a Dr./ssa………………………………………………………………, nato/a a ………………………, il …………………….. e residente in ……………………………, Prov……………, Via ……………………………………, C.A.P…………,</w:t>
      </w:r>
    </w:p>
    <w:p w14:paraId="711F788F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F60FE22" w14:textId="7A37B9C3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Consapevole che, ai sensi degli artt. 75 e 76 del D.P.R. 28 dicembre 2000, n. </w:t>
      </w:r>
      <w:smartTag w:uri="urn:schemas-microsoft-com:office:smarttags" w:element="metricconverter">
        <w:smartTagPr>
          <w:attr w:name="ProductID" w:val="445, in"/>
        </w:smartTagPr>
        <w:r w:rsidRPr="00FF34C3">
          <w:rPr>
            <w:color w:val="000000"/>
            <w:sz w:val="22"/>
            <w:szCs w:val="22"/>
          </w:rPr>
          <w:t>445, in</w:t>
        </w:r>
      </w:smartTag>
      <w:r w:rsidRPr="00FF34C3">
        <w:rPr>
          <w:color w:val="000000"/>
          <w:sz w:val="22"/>
          <w:szCs w:val="22"/>
        </w:rPr>
        <w:t xml:space="preserve"> caso di dichiarazioni mendaci, falsità negli atti o uso di atti falsi, incorrerà nelle sanzioni penali richiamate e decadrà immediatamente dalla eventuale attribuzione dell’incarico</w:t>
      </w:r>
      <w:r>
        <w:rPr>
          <w:color w:val="000000"/>
          <w:sz w:val="22"/>
          <w:szCs w:val="22"/>
        </w:rPr>
        <w:t xml:space="preserve"> di collaborazione professionale</w:t>
      </w:r>
      <w:r w:rsidRPr="00FF34C3">
        <w:rPr>
          <w:color w:val="000000"/>
          <w:sz w:val="22"/>
          <w:szCs w:val="22"/>
        </w:rPr>
        <w:t>:</w:t>
      </w:r>
    </w:p>
    <w:p w14:paraId="270245AE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5204CAB" w14:textId="46DE7443" w:rsidR="00E32C0F" w:rsidRDefault="00E32C0F" w:rsidP="00E32C0F">
      <w:pPr>
        <w:pStyle w:val="Titolo3"/>
        <w:rPr>
          <w:sz w:val="22"/>
          <w:szCs w:val="22"/>
        </w:rPr>
      </w:pPr>
      <w:r w:rsidRPr="00FF34C3">
        <w:rPr>
          <w:sz w:val="22"/>
          <w:szCs w:val="22"/>
        </w:rPr>
        <w:t>DICHIARA</w:t>
      </w:r>
    </w:p>
    <w:p w14:paraId="5F1F0315" w14:textId="77777777" w:rsidR="00E32C0F" w:rsidRPr="00E32C0F" w:rsidRDefault="00E32C0F" w:rsidP="00E32C0F"/>
    <w:p w14:paraId="74FB7E95" w14:textId="5F3D5B51" w:rsidR="00E32C0F" w:rsidRPr="00FF34C3" w:rsidRDefault="00E32C0F" w:rsidP="00677C98">
      <w:pPr>
        <w:autoSpaceDE w:val="0"/>
        <w:autoSpaceDN w:val="0"/>
        <w:adjustRightInd w:val="0"/>
        <w:spacing w:after="120" w:line="360" w:lineRule="auto"/>
        <w:rPr>
          <w:color w:val="000000"/>
          <w:sz w:val="22"/>
          <w:szCs w:val="22"/>
        </w:rPr>
      </w:pPr>
      <w:r w:rsidRPr="00677C98">
        <w:rPr>
          <w:b/>
          <w:color w:val="000000"/>
          <w:sz w:val="22"/>
          <w:szCs w:val="22"/>
        </w:rPr>
        <w:t>1. Di aver conseguito la laurea in</w:t>
      </w:r>
      <w:r w:rsidRPr="00FF34C3">
        <w:rPr>
          <w:color w:val="000000"/>
          <w:sz w:val="22"/>
          <w:szCs w:val="22"/>
        </w:rPr>
        <w:t xml:space="preserve"> …………………………………………………………………………………..……</w:t>
      </w:r>
      <w:r>
        <w:rPr>
          <w:color w:val="000000"/>
          <w:sz w:val="22"/>
          <w:szCs w:val="22"/>
        </w:rPr>
        <w:t>………………………..</w:t>
      </w:r>
      <w:r w:rsidRPr="00FF34C3">
        <w:rPr>
          <w:color w:val="000000"/>
          <w:sz w:val="22"/>
          <w:szCs w:val="22"/>
        </w:rPr>
        <w:t>in data……………………presso</w:t>
      </w:r>
      <w:r>
        <w:rPr>
          <w:color w:val="000000"/>
          <w:sz w:val="22"/>
          <w:szCs w:val="22"/>
        </w:rPr>
        <w:t>…………….</w:t>
      </w:r>
      <w:r w:rsidRPr="00FF34C3">
        <w:rPr>
          <w:color w:val="000000"/>
          <w:sz w:val="22"/>
          <w:szCs w:val="22"/>
        </w:rPr>
        <w:t>……………………………………</w:t>
      </w:r>
      <w:r>
        <w:rPr>
          <w:color w:val="000000"/>
          <w:sz w:val="22"/>
          <w:szCs w:val="22"/>
        </w:rPr>
        <w:t>………………………...</w:t>
      </w:r>
      <w:r w:rsidRPr="00FF34C3">
        <w:rPr>
          <w:color w:val="000000"/>
          <w:sz w:val="22"/>
          <w:szCs w:val="22"/>
        </w:rPr>
        <w:t>con la votazione………………………………..</w:t>
      </w:r>
    </w:p>
    <w:p w14:paraId="6F3406D9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677C98">
        <w:rPr>
          <w:b/>
          <w:color w:val="000000"/>
          <w:sz w:val="22"/>
          <w:szCs w:val="22"/>
        </w:rPr>
        <w:t>2. Di essere in possesso dei seguenti ulteriori titoli di studio e/o professionali</w:t>
      </w:r>
      <w:r w:rsidRPr="00FF34C3">
        <w:rPr>
          <w:color w:val="000000"/>
          <w:sz w:val="22"/>
          <w:szCs w:val="22"/>
        </w:rPr>
        <w:t xml:space="preserve"> (indicare tutti i dati necessari per un’eventuale verifica da parte della struttura)</w:t>
      </w:r>
    </w:p>
    <w:p w14:paraId="39F7A240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6C184EFC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7B9AFC4D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>- …………………………………………………..</w:t>
      </w:r>
    </w:p>
    <w:p w14:paraId="03CDFF67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DBB6585" w14:textId="77777777" w:rsidR="00E32C0F" w:rsidRDefault="00E32C0F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 xml:space="preserve">Luogo e data </w:t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496B7541" w14:textId="77777777" w:rsidR="00E32C0F" w:rsidRDefault="00E32C0F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542EBDF" w14:textId="537B6DC3" w:rsidR="00E32C0F" w:rsidRDefault="00E32C0F" w:rsidP="00E32C0F">
      <w:pPr>
        <w:autoSpaceDE w:val="0"/>
        <w:autoSpaceDN w:val="0"/>
        <w:adjustRightInd w:val="0"/>
        <w:jc w:val="both"/>
        <w:rPr>
          <w:ins w:id="1" w:author="francesca brunoro" w:date="2019-10-10T12:14:00Z"/>
          <w:b/>
          <w:color w:val="000000"/>
          <w:sz w:val="22"/>
          <w:szCs w:val="22"/>
        </w:rPr>
      </w:pPr>
    </w:p>
    <w:p w14:paraId="412EA622" w14:textId="77777777" w:rsidR="00677C98" w:rsidRDefault="00677C98" w:rsidP="00E32C0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0CBB56A" w14:textId="3A7E2AF6" w:rsidR="00E32C0F" w:rsidRPr="00FF34C3" w:rsidRDefault="00E32C0F" w:rsidP="00E32C0F">
      <w:pPr>
        <w:autoSpaceDE w:val="0"/>
        <w:autoSpaceDN w:val="0"/>
        <w:adjustRightInd w:val="0"/>
        <w:ind w:left="4956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Firma del candidato</w:t>
      </w:r>
    </w:p>
    <w:p w14:paraId="71FB5050" w14:textId="77777777" w:rsidR="00E32C0F" w:rsidRPr="00FF34C3" w:rsidRDefault="00E32C0F" w:rsidP="00E32C0F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>(obbligatoria a pena di nullità della domanda)</w:t>
      </w:r>
    </w:p>
    <w:p w14:paraId="5144FEBA" w14:textId="77777777" w:rsidR="00E32C0F" w:rsidRDefault="00E32C0F" w:rsidP="00E32C0F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EED148A" w14:textId="77777777" w:rsidR="00E32C0F" w:rsidRDefault="00E32C0F" w:rsidP="00E32C0F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color w:val="000000"/>
          <w:sz w:val="22"/>
          <w:szCs w:val="22"/>
        </w:rPr>
      </w:pPr>
    </w:p>
    <w:p w14:paraId="4839CC59" w14:textId="65F558DA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F34C3">
        <w:rPr>
          <w:color w:val="000000"/>
          <w:sz w:val="22"/>
          <w:szCs w:val="22"/>
        </w:rPr>
        <w:t xml:space="preserve">P.S. I dati personali trasmessi dai candidati con le domande di partecipazione al concorso, ai sensi del </w:t>
      </w:r>
      <w:r>
        <w:rPr>
          <w:color w:val="000000"/>
          <w:sz w:val="22"/>
          <w:szCs w:val="22"/>
        </w:rPr>
        <w:t>D</w:t>
      </w:r>
      <w:r w:rsidRPr="00FF34C3">
        <w:rPr>
          <w:color w:val="000000"/>
          <w:sz w:val="22"/>
          <w:szCs w:val="22"/>
        </w:rPr>
        <w:t>. L</w:t>
      </w:r>
      <w:r>
        <w:rPr>
          <w:color w:val="000000"/>
          <w:sz w:val="22"/>
          <w:szCs w:val="22"/>
        </w:rPr>
        <w:t>.vo</w:t>
      </w:r>
      <w:r w:rsidRPr="00FF34C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</w:t>
      </w:r>
      <w:r w:rsidRPr="00FF34C3">
        <w:rPr>
          <w:color w:val="000000"/>
          <w:sz w:val="22"/>
          <w:szCs w:val="22"/>
        </w:rPr>
        <w:t>96/2003</w:t>
      </w:r>
      <w:r>
        <w:rPr>
          <w:color w:val="000000"/>
          <w:sz w:val="22"/>
          <w:szCs w:val="22"/>
        </w:rPr>
        <w:t>e s.m.i.</w:t>
      </w:r>
      <w:r w:rsidRPr="00FF34C3">
        <w:rPr>
          <w:color w:val="000000"/>
          <w:sz w:val="22"/>
          <w:szCs w:val="22"/>
        </w:rPr>
        <w:t>, saranno trattati per le finalità di gestione delle procedure di selezione.</w:t>
      </w:r>
    </w:p>
    <w:p w14:paraId="6C61407B" w14:textId="77777777" w:rsidR="00E32C0F" w:rsidRPr="00FF34C3" w:rsidRDefault="00E32C0F" w:rsidP="00E32C0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6BB4DC76" w14:textId="77777777" w:rsidR="00286025" w:rsidRPr="00E32C0F" w:rsidRDefault="00286025" w:rsidP="00E32C0F"/>
    <w:sectPr w:rsidR="00286025" w:rsidRPr="00E32C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ca brunoro">
    <w15:presenceInfo w15:providerId="None" w15:userId="francesca bruno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42"/>
    <w:rsid w:val="00286025"/>
    <w:rsid w:val="002D2CB1"/>
    <w:rsid w:val="00677C98"/>
    <w:rsid w:val="007A3C42"/>
    <w:rsid w:val="008A58CC"/>
    <w:rsid w:val="008B6854"/>
    <w:rsid w:val="009050C2"/>
    <w:rsid w:val="00BD536D"/>
    <w:rsid w:val="00C25ED5"/>
    <w:rsid w:val="00E3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9B44CA"/>
  <w15:chartTrackingRefBased/>
  <w15:docId w15:val="{C9FC9D9B-1C66-448B-8919-F5608751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A58CC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rsid w:val="008A58CC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8A58CC"/>
    <w:pPr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A58CC"/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685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6854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68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685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685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68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6854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allo'</dc:creator>
  <cp:keywords/>
  <dc:description/>
  <cp:lastModifiedBy>francesca brunoro</cp:lastModifiedBy>
  <cp:revision>3</cp:revision>
  <dcterms:created xsi:type="dcterms:W3CDTF">2019-10-10T10:16:00Z</dcterms:created>
  <dcterms:modified xsi:type="dcterms:W3CDTF">2019-10-10T10:25:00Z</dcterms:modified>
</cp:coreProperties>
</file>